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1"/>
          <w:numId w:val="0"/>
        </w:numPr>
        <w:ind w:leftChars="0"/>
        <w:jc w:val="center"/>
        <w:rPr>
          <w:rFonts w:hint="eastAsia" w:ascii="宋体" w:hAnsi="宋体" w:cs="Times New Roman"/>
          <w:b/>
          <w:bCs/>
          <w:kern w:val="2"/>
          <w:sz w:val="40"/>
          <w:szCs w:val="40"/>
          <w:lang w:val="en-US" w:eastAsia="zh-CN" w:bidi="ar-SA"/>
        </w:rPr>
      </w:pPr>
      <w:r>
        <w:rPr>
          <w:rFonts w:hint="eastAsia" w:ascii="宋体" w:hAnsi="宋体" w:cs="Times New Roman"/>
          <w:b/>
          <w:bCs/>
          <w:kern w:val="2"/>
          <w:sz w:val="40"/>
          <w:szCs w:val="40"/>
          <w:lang w:val="en-US" w:eastAsia="zh-CN" w:bidi="ar-SA"/>
        </w:rPr>
        <w:t>省基金任务书</w:t>
      </w:r>
      <w:r>
        <w:rPr>
          <w:rFonts w:hint="eastAsia" w:ascii="宋体" w:hAnsi="宋体" w:eastAsia="宋体" w:cs="Times New Roman"/>
          <w:b/>
          <w:bCs/>
          <w:kern w:val="2"/>
          <w:sz w:val="40"/>
          <w:szCs w:val="40"/>
          <w:lang w:val="en-US" w:eastAsia="zh-CN" w:bidi="ar-SA"/>
        </w:rPr>
        <w:t>管理</w:t>
      </w:r>
      <w:r>
        <w:rPr>
          <w:rFonts w:hint="eastAsia" w:ascii="宋体" w:hAnsi="宋体" w:cs="Times New Roman"/>
          <w:b/>
          <w:bCs/>
          <w:kern w:val="2"/>
          <w:sz w:val="40"/>
          <w:szCs w:val="40"/>
          <w:lang w:val="en-US" w:eastAsia="zh-CN" w:bidi="ar-SA"/>
        </w:rPr>
        <w:t>操作指引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广东省基础与应用基础研究基金项目任务书签订注意事项如下：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b/>
          <w:bCs/>
          <w:color w:val="FF0000"/>
          <w:lang w:val="en-US" w:eastAsia="zh-CN"/>
        </w:rPr>
      </w:pPr>
      <w:r>
        <w:rPr>
          <w:rFonts w:hint="eastAsia"/>
          <w:lang w:val="en-US" w:eastAsia="zh-CN"/>
        </w:rPr>
        <w:t>请项目负责人按照本《操作指引》下载任务书及申请书PDF文件，完成签字盖章后，彩色</w:t>
      </w:r>
      <w:bookmarkStart w:id="0" w:name="_GoBack"/>
      <w:bookmarkEnd w:id="0"/>
      <w:r>
        <w:rPr>
          <w:rFonts w:hint="eastAsia"/>
          <w:lang w:val="en-US" w:eastAsia="zh-CN"/>
        </w:rPr>
        <w:t>扫描成PDF文件，上传到广东省科技业务管理阳光政务平台，提交至依托单位审核。依托单位审核后提交至省基金委审核。</w:t>
      </w:r>
      <w:r>
        <w:rPr>
          <w:rFonts w:hint="eastAsia"/>
          <w:b/>
          <w:bCs/>
          <w:color w:val="FF0000"/>
          <w:lang w:val="en-US" w:eastAsia="zh-CN"/>
        </w:rPr>
        <w:t>无须另行报送任务书及申请书等纸质材料。</w:t>
      </w:r>
    </w:p>
    <w:p>
      <w:pPr>
        <w:numPr>
          <w:ilvl w:val="0"/>
          <w:numId w:val="0"/>
        </w:numPr>
        <w:ind w:firstLine="0" w:firstLineChars="0"/>
        <w:jc w:val="center"/>
        <w:rPr>
          <w:rFonts w:ascii="宋体" w:hAnsi="宋体"/>
          <w:b/>
          <w:bCs/>
          <w:color w:val="FF0000"/>
          <w:szCs w:val="28"/>
        </w:rPr>
      </w:pPr>
      <w:r>
        <w:rPr>
          <w:rFonts w:hint="eastAsia"/>
          <w:b/>
          <w:bCs/>
          <w:color w:val="FF0000"/>
          <w:lang w:val="en-US" w:eastAsia="zh-CN"/>
        </w:rPr>
        <w:t>省基金任务书管理流程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ascii="宋体" w:hAnsi="宋体"/>
          <w:b/>
          <w:bCs/>
          <w:color w:val="FF0000"/>
          <w:szCs w:val="28"/>
        </w:rPr>
        <w:object>
          <v:shape id="_x0000_i1025" o:spt="75" type="#_x0000_t75" style="height:353.35pt;width:415.05pt;" o:ole="t" filled="f" o:preferrelative="t" stroked="f" coordsize="21600,21600">
            <v:path/>
            <v:fill on="f" focussize="0,0"/>
            <v:stroke on="f"/>
            <v:imagedata r:id="rId8" croptop="3067f" o:title=""/>
            <o:lock v:ext="edit" aspectratio="f"/>
            <w10:wrap type="none"/>
            <w10:anchorlock/>
          </v:shape>
          <o:OLEObject Type="Embed" ProgID="Visio.Drawing.15" ShapeID="_x0000_i1025" DrawAspect="Content" ObjectID="_1468075725" r:id="rId7">
            <o:LockedField>false</o:LockedField>
          </o:OLEObject>
        </w:object>
      </w:r>
    </w:p>
    <w:p>
      <w:pPr>
        <w:pStyle w:val="2"/>
        <w:rPr>
          <w:rFonts w:hint="eastAsia"/>
        </w:rPr>
      </w:pPr>
      <w:r>
        <w:rPr>
          <w:rFonts w:hint="eastAsia"/>
          <w:lang w:eastAsia="zh-CN"/>
        </w:rPr>
        <w:t>项目负责人</w:t>
      </w:r>
    </w:p>
    <w:p>
      <w:pPr>
        <w:pStyle w:val="3"/>
        <w:rPr>
          <w:rFonts w:hint="eastAsia"/>
        </w:rPr>
      </w:pPr>
      <w:r>
        <w:rPr>
          <w:rFonts w:hint="eastAsia"/>
          <w:lang w:eastAsia="zh-CN"/>
        </w:rPr>
        <w:t>下载任务书和申请书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项目负责人点击“过程管理</w:t>
      </w:r>
      <w:r>
        <w:rPr>
          <w:rFonts w:hint="eastAsia"/>
        </w:rPr>
        <w:t>→</w:t>
      </w:r>
      <w:r>
        <w:rPr>
          <w:rFonts w:hint="eastAsia"/>
          <w:lang w:val="en-US" w:eastAsia="zh-CN"/>
        </w:rPr>
        <w:t>任务（合同）书管理</w:t>
      </w:r>
      <w:r>
        <w:rPr>
          <w:rFonts w:hint="eastAsia"/>
        </w:rPr>
        <w:t>→</w:t>
      </w:r>
      <w:r>
        <w:rPr>
          <w:rFonts w:hint="eastAsia" w:ascii="宋体" w:hAnsi="宋体"/>
          <w:color w:val="000000"/>
          <w:kern w:val="0"/>
          <w:szCs w:val="28"/>
          <w:lang w:val="en-US" w:eastAsia="zh-CN"/>
        </w:rPr>
        <w:t>填写</w:t>
      </w:r>
      <w:r>
        <w:rPr>
          <w:rFonts w:hint="eastAsia" w:ascii="宋体" w:hAnsi="宋体"/>
          <w:color w:val="000000"/>
          <w:kern w:val="0"/>
          <w:szCs w:val="28"/>
        </w:rPr>
        <w:t>任务（合同）书</w:t>
      </w:r>
      <w:r>
        <w:rPr>
          <w:rFonts w:hint="eastAsia"/>
          <w:lang w:val="en-US" w:eastAsia="zh-CN"/>
        </w:rPr>
        <w:t>”，进入任务书填写页面。确认合同状态为“待项目单位/人员签章”后，点击“操作”栏的“合同PDF”，可下载任务书和申报书PDF文件压缩包。</w:t>
      </w:r>
    </w:p>
    <w:p>
      <w:pPr>
        <w:numPr>
          <w:ilvl w:val="0"/>
          <w:numId w:val="0"/>
        </w:numPr>
        <w:ind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683250" cy="2468880"/>
            <wp:effectExtent l="9525" t="9525" r="22225" b="17145"/>
            <wp:docPr id="4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3250" cy="24688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>
                          <a:lumMod val="6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解压后打开任务书PDF文件，确认最后一页“</w:t>
      </w:r>
      <w:r>
        <w:rPr>
          <w:rFonts w:hint="eastAsia"/>
          <w:color w:val="FF0000"/>
          <w:lang w:val="en-US" w:eastAsia="zh-CN"/>
        </w:rPr>
        <w:t>本任务书签约各方</w:t>
      </w:r>
      <w:r>
        <w:rPr>
          <w:rFonts w:hint="eastAsia"/>
          <w:lang w:val="en-US" w:eastAsia="zh-CN"/>
        </w:rPr>
        <w:t>”中已生成“广东省基础与应用基础研究基金委员会科技项目合同专用章、法人代表签字专用章”后，分别打印任务书PDF、申请书PDF。</w:t>
      </w:r>
    </w:p>
    <w:p>
      <w:pPr>
        <w:pStyle w:val="3"/>
        <w:numPr>
          <w:ilvl w:val="-1"/>
          <w:numId w:val="0"/>
        </w:numPr>
        <w:ind w:left="560" w:firstLine="0"/>
        <w:rPr>
          <w:rFonts w:hint="eastAsia" w:eastAsia="宋体"/>
          <w:b/>
          <w:bCs/>
          <w:color w:val="FF0000"/>
          <w:lang w:val="en-US" w:eastAsia="zh-CN"/>
        </w:rPr>
      </w:pPr>
      <w:r>
        <w:rPr>
          <w:rFonts w:hint="eastAsia"/>
          <w:color w:val="auto"/>
          <w:lang w:val="en-US" w:eastAsia="zh-CN"/>
        </w:rPr>
        <w:t>1.2</w:t>
      </w:r>
      <w:r>
        <w:rPr>
          <w:rFonts w:hint="eastAsia"/>
          <w:color w:val="auto"/>
          <w:lang w:eastAsia="zh-CN"/>
        </w:rPr>
        <w:t>任务书和申</w:t>
      </w:r>
      <w:r>
        <w:rPr>
          <w:rFonts w:hint="eastAsia"/>
          <w:lang w:eastAsia="zh-CN"/>
        </w:rPr>
        <w:t>请书</w:t>
      </w:r>
      <w:r>
        <w:rPr>
          <w:rFonts w:hint="eastAsia"/>
          <w:lang w:val="en-US" w:eastAsia="zh-CN"/>
        </w:rPr>
        <w:t>签订要点</w:t>
      </w:r>
    </w:p>
    <w:p>
      <w:pPr>
        <w:rPr>
          <w:rFonts w:hint="eastAsia" w:eastAsia="宋体"/>
          <w:b/>
          <w:bCs/>
          <w:color w:val="FF0000"/>
          <w:lang w:val="en-US" w:eastAsia="zh-CN"/>
        </w:rPr>
      </w:pPr>
      <w:r>
        <w:rPr>
          <w:rFonts w:hint="eastAsia" w:ascii="宋体" w:hAnsi="宋体"/>
          <w:b/>
          <w:bCs/>
          <w:color w:val="FF0000"/>
          <w:szCs w:val="28"/>
          <w:lang w:val="en-US" w:eastAsia="zh-CN"/>
        </w:rPr>
        <w:t>任务书签订</w:t>
      </w:r>
      <w:r>
        <w:rPr>
          <w:rFonts w:hint="eastAsia" w:ascii="宋体" w:hAnsi="宋体"/>
          <w:b/>
          <w:bCs/>
          <w:color w:val="FF0000"/>
          <w:szCs w:val="28"/>
          <w:lang w:eastAsia="zh-CN"/>
        </w:rPr>
        <w:t>要点如下：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任务书“人员信息”中，项目负责人和所有项目成员（如有）均需要签名。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任务书“工作分工及经费分配”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或者“依托单位与合作单位的合作协议”</w:t>
      </w:r>
      <w:r>
        <w:rPr>
          <w:rFonts w:hint="eastAsia"/>
          <w:color w:val="FF0000"/>
          <w:lang w:val="en-US" w:eastAsia="zh-CN"/>
        </w:rPr>
        <w:t>中，依托单位与合作单位（如有）均需要加盖公章。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任务书“本任务书签约各方”中，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管理单位（即省基金委）须有合同章、法定代表人签章、日期；</w:t>
      </w:r>
      <w:r>
        <w:rPr>
          <w:rFonts w:hint="eastAsia"/>
          <w:color w:val="FF0000"/>
          <w:lang w:val="en-US" w:eastAsia="zh-CN"/>
        </w:rPr>
        <w:t>依托单位需加盖公章；法定代表人（或法人代理）需签章；联系人（项目主管），即科研管理人员，需签章、填写日期；联系人（项目负责人）需签名、填写日期。</w:t>
      </w:r>
    </w:p>
    <w:p>
      <w:pPr>
        <w:numPr>
          <w:ilvl w:val="0"/>
          <w:numId w:val="2"/>
        </w:numPr>
        <w:ind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完整的任务书按页码顺序，彩色扫描为PDF上传系统。</w:t>
      </w:r>
    </w:p>
    <w:p>
      <w:pPr>
        <w:ind w:firstLine="560"/>
        <w:rPr>
          <w:rFonts w:hint="eastAsia" w:ascii="宋体" w:hAnsi="宋体"/>
          <w:b/>
          <w:bCs/>
          <w:color w:val="FF0000"/>
          <w:szCs w:val="28"/>
          <w:lang w:eastAsia="zh-CN"/>
        </w:rPr>
      </w:pPr>
      <w:r>
        <w:rPr>
          <w:rFonts w:hint="eastAsia" w:ascii="宋体" w:hAnsi="宋体"/>
          <w:b/>
          <w:bCs/>
          <w:color w:val="FF0000"/>
          <w:szCs w:val="28"/>
          <w:lang w:eastAsia="zh-CN"/>
        </w:rPr>
        <w:t>申请书</w:t>
      </w:r>
      <w:r>
        <w:rPr>
          <w:rFonts w:hint="eastAsia" w:ascii="宋体" w:hAnsi="宋体"/>
          <w:b/>
          <w:bCs/>
          <w:color w:val="FF0000"/>
          <w:szCs w:val="28"/>
          <w:lang w:val="en-US" w:eastAsia="zh-CN"/>
        </w:rPr>
        <w:t>签订</w:t>
      </w:r>
      <w:r>
        <w:rPr>
          <w:rFonts w:hint="eastAsia" w:ascii="宋体" w:hAnsi="宋体"/>
          <w:b/>
          <w:bCs/>
          <w:color w:val="FF0000"/>
          <w:szCs w:val="28"/>
          <w:lang w:eastAsia="zh-CN"/>
        </w:rPr>
        <w:t>要点如下：</w:t>
      </w:r>
    </w:p>
    <w:p>
      <w:pPr>
        <w:numPr>
          <w:ilvl w:val="-1"/>
          <w:numId w:val="0"/>
        </w:numPr>
        <w:ind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（1）申请书的“签字和盖章页”中，申请人和项目组所有成员（如有）均需要签名；依托单位要加盖公章；如有合作单位，要加盖合作单位公章。日期填写“科研诚信承诺函”上的日期（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申请书最后一页已自动生成印有申请人签名和日期的“科研诚信承诺函”。）</w:t>
      </w:r>
    </w:p>
    <w:p>
      <w:pPr>
        <w:widowControl/>
        <w:numPr>
          <w:ilvl w:val="-1"/>
          <w:numId w:val="0"/>
        </w:numPr>
        <w:adjustRightInd/>
        <w:ind w:firstLine="560" w:firstLineChars="200"/>
        <w:jc w:val="left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（2）项目如有合作单位且有经费分配</w:t>
      </w:r>
      <w:r>
        <w:rPr>
          <w:rFonts w:hint="eastAsia"/>
          <w:color w:val="FF0000"/>
          <w:lang w:val="en-US" w:eastAsia="zh-CN"/>
        </w:rPr>
        <w:t>，需上传依托单位与合作单位完整的《合作协议》电子版PDF，上传文件类型选择“合同书材料”。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若合作单位经费为0，则不必上传《合作协议》。</w:t>
      </w:r>
    </w:p>
    <w:p>
      <w:pPr>
        <w:widowControl/>
        <w:numPr>
          <w:ilvl w:val="-1"/>
          <w:numId w:val="0"/>
        </w:numPr>
        <w:adjustRightInd/>
        <w:ind w:firstLine="0" w:firstLineChars="0"/>
        <w:jc w:val="left"/>
        <w:rPr>
          <w:rFonts w:hint="default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/>
          <w:color w:val="FF0000"/>
          <w:lang w:val="en-US" w:eastAsia="zh-CN"/>
        </w:rPr>
        <w:t>（3）完整的《申请书》和《合作协议》（如有）按页码顺序，彩色扫描为PDF上传系统。</w:t>
      </w:r>
    </w:p>
    <w:p>
      <w:pPr>
        <w:pStyle w:val="3"/>
        <w:numPr>
          <w:ilvl w:val="-1"/>
          <w:numId w:val="0"/>
        </w:numPr>
        <w:ind w:firstLine="0"/>
        <w:rPr>
          <w:rFonts w:hint="eastAsia"/>
        </w:rPr>
      </w:pPr>
      <w:r>
        <w:rPr>
          <w:rFonts w:hint="eastAsia"/>
          <w:lang w:val="en-US" w:eastAsia="zh-CN"/>
        </w:rPr>
        <w:t>1.3</w:t>
      </w:r>
      <w:r>
        <w:rPr>
          <w:rFonts w:hint="eastAsia"/>
          <w:lang w:eastAsia="zh-CN"/>
        </w:rPr>
        <w:t>上传已盖章任务书和申请书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项目负责人完成任务书、申请书签字盖章后扫描成PDF文件（建议彩色扫描）。点击“过程管理</w:t>
      </w:r>
      <w:r>
        <w:rPr>
          <w:rFonts w:hint="eastAsia"/>
        </w:rPr>
        <w:t>→</w:t>
      </w:r>
      <w:r>
        <w:rPr>
          <w:rFonts w:hint="eastAsia"/>
          <w:lang w:val="en-US" w:eastAsia="zh-CN"/>
        </w:rPr>
        <w:t>任务（合同）书管理</w:t>
      </w:r>
      <w:r>
        <w:rPr>
          <w:rFonts w:hint="eastAsia"/>
        </w:rPr>
        <w:t>→</w:t>
      </w:r>
      <w:r>
        <w:rPr>
          <w:rFonts w:hint="eastAsia" w:ascii="宋体" w:hAnsi="宋体"/>
          <w:color w:val="000000"/>
          <w:kern w:val="0"/>
          <w:szCs w:val="28"/>
          <w:lang w:val="en-US" w:eastAsia="zh-CN"/>
        </w:rPr>
        <w:t>填写</w:t>
      </w:r>
      <w:r>
        <w:rPr>
          <w:rFonts w:hint="eastAsia" w:ascii="宋体" w:hAnsi="宋体"/>
          <w:color w:val="000000"/>
          <w:kern w:val="0"/>
          <w:szCs w:val="28"/>
        </w:rPr>
        <w:t>任务（合同）书</w:t>
      </w:r>
      <w:r>
        <w:rPr>
          <w:rFonts w:hint="eastAsia"/>
          <w:lang w:val="en-US" w:eastAsia="zh-CN"/>
        </w:rPr>
        <w:t>”，点击“操作”栏的“上传合同盖章材料”。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color w:val="FF0000"/>
          <w:lang w:val="en-US" w:eastAsia="zh-CN"/>
        </w:rPr>
        <w:t>请确认任务书及申请书已按页码顺序扫描为PDF、签字盖章无遗漏后上传</w:t>
      </w:r>
      <w:r>
        <w:rPr>
          <w:rFonts w:hint="eastAsia"/>
          <w:lang w:val="en-US" w:eastAsia="zh-CN"/>
        </w:rPr>
        <w:t>。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9230" cy="1927225"/>
            <wp:effectExtent l="0" t="0" r="7620" b="158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92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分别上传申请书（附件类型选择“申报书材料”）、任务书（附件类型选择“合同书材料”）、合作协议（如果有；附件类型选择“合同书材料”），确认无误后依次提交到依托单位二级部门（如果有）、依托单位审核。依托单位审核后提交至基金委审核。</w:t>
      </w:r>
    </w:p>
    <w:p>
      <w:pPr>
        <w:widowControl/>
        <w:numPr>
          <w:ilvl w:val="0"/>
          <w:numId w:val="0"/>
        </w:numPr>
        <w:adjustRightInd/>
        <w:ind w:firstLine="560" w:firstLineChars="200"/>
        <w:rPr>
          <w:rFonts w:hint="eastAsia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4"/>
          <w:lang w:val="en-US" w:eastAsia="zh-CN"/>
        </w:rPr>
        <w:t>提交后及时查看合同状态，若合同状态显示“退回修改”，请根据“审核意见”修改后重新上传。</w:t>
      </w:r>
    </w:p>
    <w:p>
      <w:pPr>
        <w:ind w:left="0" w:leftChars="0" w:firstLine="0" w:firstLineChars="0"/>
      </w:pPr>
      <w:r>
        <w:drawing>
          <wp:inline distT="0" distB="0" distL="114300" distR="114300">
            <wp:extent cx="5269865" cy="1877695"/>
            <wp:effectExtent l="0" t="0" r="6985" b="8255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877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-1"/>
          <w:numId w:val="0"/>
        </w:numPr>
        <w:ind w:firstLine="0"/>
        <w:rPr>
          <w:rFonts w:hint="eastAsia"/>
        </w:rPr>
      </w:pPr>
      <w:r>
        <w:rPr>
          <w:rFonts w:hint="eastAsia"/>
          <w:lang w:val="en-US" w:eastAsia="zh-CN"/>
        </w:rPr>
        <w:t>1.4 任务书</w:t>
      </w:r>
      <w:r>
        <w:rPr>
          <w:rFonts w:hint="eastAsia"/>
          <w:lang w:eastAsia="zh-CN"/>
        </w:rPr>
        <w:t>签订完成</w:t>
      </w:r>
    </w:p>
    <w:p>
      <w:pPr>
        <w:ind w:left="0" w:leftChars="0" w:firstLine="560" w:firstLineChars="200"/>
      </w:pPr>
      <w:r>
        <w:rPr>
          <w:rFonts w:hint="eastAsia"/>
          <w:lang w:val="en-US" w:eastAsia="zh-CN"/>
        </w:rPr>
        <w:t>基金委审核通过任务书后，项目负责人点击“过程管理</w:t>
      </w:r>
      <w:r>
        <w:rPr>
          <w:rFonts w:hint="eastAsia"/>
        </w:rPr>
        <w:t>→</w:t>
      </w:r>
      <w:r>
        <w:rPr>
          <w:rFonts w:hint="eastAsia"/>
          <w:lang w:val="en-US" w:eastAsia="zh-CN"/>
        </w:rPr>
        <w:t>任务（合同）书管理</w:t>
      </w:r>
      <w:r>
        <w:rPr>
          <w:rFonts w:hint="eastAsia"/>
        </w:rPr>
        <w:t>→</w:t>
      </w:r>
      <w:r>
        <w:rPr>
          <w:rFonts w:hint="eastAsia" w:ascii="宋体" w:hAnsi="宋体"/>
          <w:color w:val="000000"/>
          <w:kern w:val="0"/>
          <w:szCs w:val="28"/>
          <w:lang w:val="en-US" w:eastAsia="zh-CN"/>
        </w:rPr>
        <w:t>填写</w:t>
      </w:r>
      <w:r>
        <w:rPr>
          <w:rFonts w:hint="eastAsia" w:ascii="宋体" w:hAnsi="宋体"/>
          <w:color w:val="000000"/>
          <w:kern w:val="0"/>
          <w:szCs w:val="28"/>
        </w:rPr>
        <w:t>任务（合同）书</w:t>
      </w:r>
      <w:r>
        <w:rPr>
          <w:rFonts w:hint="eastAsia"/>
          <w:lang w:val="en-US" w:eastAsia="zh-CN"/>
        </w:rPr>
        <w:t>”，当状态为“合同签订完成”时，该任务书签订工作已完成。</w:t>
      </w:r>
    </w:p>
    <w:p>
      <w:pPr>
        <w:ind w:left="0" w:leftChars="0" w:firstLine="0" w:firstLineChars="0"/>
        <w:rPr>
          <w:rFonts w:hint="eastAsia"/>
        </w:rPr>
      </w:pPr>
      <w:r>
        <w:drawing>
          <wp:inline distT="0" distB="0" distL="114300" distR="114300">
            <wp:extent cx="5266690" cy="876935"/>
            <wp:effectExtent l="0" t="0" r="10160" b="18415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76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/>
        </w:rPr>
      </w:pPr>
      <w:r>
        <w:rPr>
          <w:rFonts w:hint="eastAsia"/>
          <w:lang w:eastAsia="zh-CN"/>
        </w:rPr>
        <w:t>依托单位（包括二级部门）科研管理员</w:t>
      </w:r>
    </w:p>
    <w:p>
      <w:pPr>
        <w:pStyle w:val="3"/>
        <w:rPr>
          <w:rFonts w:hint="eastAsia"/>
        </w:rPr>
      </w:pPr>
      <w:r>
        <w:rPr>
          <w:rFonts w:hint="eastAsia"/>
          <w:lang w:eastAsia="zh-CN"/>
        </w:rPr>
        <w:t>审核任务书和申请书</w:t>
      </w:r>
    </w:p>
    <w:p>
      <w:pPr>
        <w:ind w:firstLine="560"/>
        <w:rPr>
          <w:rFonts w:hint="eastAsia" w:ascii="宋体" w:hAnsi="宋体"/>
          <w:color w:val="000000"/>
          <w:szCs w:val="28"/>
          <w:lang w:eastAsia="zh-CN"/>
        </w:rPr>
      </w:pPr>
      <w:r>
        <w:rPr>
          <w:rFonts w:hint="eastAsia"/>
          <w:lang w:eastAsia="zh-CN"/>
        </w:rPr>
        <w:t>依托单位（包括二级部门）科研管理员点击“</w:t>
      </w:r>
      <w:r>
        <w:rPr>
          <w:rFonts w:ascii="宋体" w:hAnsi="宋体"/>
          <w:color w:val="000000"/>
          <w:szCs w:val="28"/>
        </w:rPr>
        <w:t>过程管理</w:t>
      </w:r>
      <w:r>
        <w:rPr>
          <w:rFonts w:hint="eastAsia"/>
          <w:color w:val="000000"/>
        </w:rPr>
        <w:t>→</w:t>
      </w:r>
      <w:r>
        <w:rPr>
          <w:rFonts w:hint="eastAsia" w:ascii="宋体" w:hAnsi="宋体"/>
          <w:color w:val="000000"/>
          <w:szCs w:val="28"/>
        </w:rPr>
        <w:t>任务（合同）书管理</w:t>
      </w:r>
      <w:r>
        <w:rPr>
          <w:rFonts w:hint="eastAsia"/>
          <w:color w:val="000000"/>
        </w:rPr>
        <w:t>→</w:t>
      </w:r>
      <w:r>
        <w:rPr>
          <w:rFonts w:hint="eastAsia" w:ascii="宋体" w:hAnsi="宋体"/>
          <w:color w:val="000000"/>
          <w:szCs w:val="28"/>
        </w:rPr>
        <w:t>审核任务（合同）书</w:t>
      </w:r>
      <w:r>
        <w:rPr>
          <w:rFonts w:hint="eastAsia" w:ascii="宋体" w:hAnsi="宋体"/>
          <w:color w:val="000000"/>
          <w:szCs w:val="28"/>
          <w:lang w:eastAsia="zh-CN"/>
        </w:rPr>
        <w:t>”，选定任务书后点击“进入审核”，审核任务书及申请书。</w:t>
      </w:r>
    </w:p>
    <w:p>
      <w:pPr>
        <w:ind w:firstLine="560"/>
        <w:rPr>
          <w:rFonts w:hint="eastAsia" w:ascii="宋体" w:hAnsi="宋体"/>
          <w:color w:val="000000"/>
          <w:szCs w:val="28"/>
          <w:lang w:eastAsia="zh-CN"/>
        </w:rPr>
      </w:pPr>
      <w:r>
        <w:rPr>
          <w:rFonts w:hint="eastAsia" w:ascii="宋体" w:hAnsi="宋体"/>
          <w:color w:val="000000"/>
          <w:szCs w:val="28"/>
          <w:lang w:eastAsia="zh-CN"/>
        </w:rPr>
        <w:t>审核流程为：项目负责人——二级部门（如果有）——依托单位——基金委。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 w:ascii="宋体" w:hAnsi="宋体"/>
          <w:color w:val="000000"/>
          <w:szCs w:val="28"/>
          <w:lang w:eastAsia="zh-CN"/>
        </w:rPr>
        <w:t>如任务书及申请书上传无误，点击“审核通过”，提交至基金委审核。</w:t>
      </w:r>
    </w:p>
    <w:p>
      <w:pPr>
        <w:ind w:firstLine="560"/>
        <w:rPr>
          <w:rFonts w:hint="eastAsia"/>
          <w:color w:val="000000"/>
          <w:lang w:eastAsia="zh-CN"/>
        </w:rPr>
      </w:pPr>
      <w:r>
        <w:rPr>
          <w:rFonts w:hint="eastAsia"/>
          <w:color w:val="000000"/>
          <w:lang w:eastAsia="zh-CN"/>
        </w:rPr>
        <w:t>如任务书及申请书上传有误，点击“退回修改”，退回给项目负责人修改。</w:t>
      </w:r>
    </w:p>
    <w:p>
      <w:pPr>
        <w:ind w:left="0" w:leftChars="0" w:firstLine="0" w:firstLineChars="0"/>
        <w:rPr>
          <w:rFonts w:hint="eastAsia"/>
          <w:color w:val="000000"/>
          <w:lang w:eastAsia="zh-CN"/>
        </w:rPr>
      </w:pPr>
      <w:r>
        <w:drawing>
          <wp:inline distT="0" distB="0" distL="114300" distR="114300">
            <wp:extent cx="5266690" cy="2332990"/>
            <wp:effectExtent l="0" t="0" r="10160" b="10160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3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widowControl w:val="0"/>
        <w:numPr>
          <w:ilvl w:val="0"/>
          <w:numId w:val="0"/>
          <w:ins w:id="0" w:author="HP" w:date="2022-04-19T15:03:38Z"/>
        </w:numPr>
        <w:adjustRightInd w:val="0"/>
        <w:jc w:val="both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任务书和申请书检查要点</w:t>
      </w:r>
    </w:p>
    <w:p>
      <w:pPr>
        <w:widowControl w:val="0"/>
        <w:numPr>
          <w:ilvl w:val="0"/>
          <w:numId w:val="0"/>
        </w:numPr>
        <w:adjustRightInd w:val="0"/>
        <w:jc w:val="both"/>
        <w:rPr>
          <w:rFonts w:hint="default"/>
          <w:b/>
          <w:bCs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highlight w:val="none"/>
          <w:lang w:val="en-US" w:eastAsia="zh-CN"/>
        </w:rPr>
        <w:t>（一）任务书检查要点</w:t>
      </w:r>
    </w:p>
    <w:p>
      <w:pPr>
        <w:numPr>
          <w:ilvl w:val="0"/>
          <w:numId w:val="3"/>
        </w:numPr>
        <w:ind w:left="0"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任务书“人员信息”中，项目负责人和所有项目成员（如有）均需要签名。</w:t>
      </w:r>
    </w:p>
    <w:p>
      <w:pPr>
        <w:numPr>
          <w:ilvl w:val="0"/>
          <w:numId w:val="3"/>
        </w:numPr>
        <w:ind w:left="0"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任务书“工作分工及经费分配”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或者“依托单位与合作单位的合作协议”</w:t>
      </w:r>
      <w:r>
        <w:rPr>
          <w:rFonts w:hint="eastAsia"/>
          <w:color w:val="FF0000"/>
          <w:lang w:val="en-US" w:eastAsia="zh-CN"/>
        </w:rPr>
        <w:t>中，依托单位与合作单位（如有）均需要加盖公章。</w:t>
      </w:r>
    </w:p>
    <w:p>
      <w:pPr>
        <w:numPr>
          <w:ilvl w:val="0"/>
          <w:numId w:val="3"/>
        </w:numPr>
        <w:ind w:left="0"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任务书“本任务书签约各方”中，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管理单位（即省基金委）须有合同章、法定代表人签章、日期；</w:t>
      </w:r>
      <w:r>
        <w:rPr>
          <w:rFonts w:hint="eastAsia"/>
          <w:color w:val="FF0000"/>
          <w:lang w:val="en-US" w:eastAsia="zh-CN"/>
        </w:rPr>
        <w:t>依托单位需加盖公章；法定代表人（或法人代理）需签章；联系人（项目主管），即科研管理人员，需签章、填写日期；联系人（项目负责人）需签名、填写日期。</w:t>
      </w:r>
    </w:p>
    <w:p>
      <w:pPr>
        <w:numPr>
          <w:ilvl w:val="0"/>
          <w:numId w:val="3"/>
        </w:numPr>
        <w:ind w:left="0" w:firstLine="560" w:firstLineChars="20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完整的任务书按页码顺序，彩色扫描为PDF上传系统。</w:t>
      </w:r>
    </w:p>
    <w:p>
      <w:pPr>
        <w:widowControl w:val="0"/>
        <w:numPr>
          <w:ilvl w:val="0"/>
          <w:numId w:val="0"/>
        </w:numPr>
        <w:adjustRightInd w:val="0"/>
        <w:ind w:firstLine="0" w:firstLineChars="0"/>
        <w:jc w:val="both"/>
        <w:rPr>
          <w:rFonts w:hint="default"/>
          <w:b/>
          <w:bCs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bCs/>
          <w:color w:val="FF0000"/>
          <w:sz w:val="28"/>
          <w:szCs w:val="28"/>
          <w:highlight w:val="none"/>
          <w:lang w:val="en-US" w:eastAsia="zh-CN"/>
        </w:rPr>
        <w:t>（二）申请书检查要点</w:t>
      </w:r>
    </w:p>
    <w:p>
      <w:pPr>
        <w:numPr>
          <w:ilvl w:val="0"/>
          <w:numId w:val="4"/>
        </w:numPr>
        <w:ind w:firstLine="400" w:firstLineChars="0"/>
        <w:rPr>
          <w:rFonts w:hint="eastAsia"/>
          <w:color w:val="FF0000"/>
          <w:lang w:val="en-US" w:eastAsia="zh-CN"/>
        </w:rPr>
      </w:pPr>
      <w:r>
        <w:rPr>
          <w:rFonts w:hint="eastAsia"/>
          <w:color w:val="FF0000"/>
          <w:lang w:val="en-US" w:eastAsia="zh-CN"/>
        </w:rPr>
        <w:t>申请书的“签字和盖章页”中，申请人和项目组所有成员（如有）均需要签名；依托单位要加盖公章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；</w:t>
      </w:r>
      <w:r>
        <w:rPr>
          <w:rFonts w:hint="eastAsia"/>
          <w:color w:val="FF0000"/>
          <w:lang w:val="en-US" w:eastAsia="zh-CN"/>
        </w:rPr>
        <w:t>如有合作单位，要加盖合作单位公章。日期填写“科研诚信承诺函”上的日期。（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申请书最后一页已自动生成印有申请人签名和日期的“科研诚信承诺函”。）</w:t>
      </w:r>
    </w:p>
    <w:p>
      <w:pPr>
        <w:widowControl/>
        <w:numPr>
          <w:ilvl w:val="0"/>
          <w:numId w:val="4"/>
        </w:numPr>
        <w:adjustRightInd/>
        <w:ind w:firstLine="400" w:firstLineChars="0"/>
        <w:jc w:val="left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项目如有合作单位且有经费分配</w:t>
      </w:r>
      <w:r>
        <w:rPr>
          <w:rFonts w:hint="eastAsia"/>
          <w:color w:val="FF0000"/>
          <w:lang w:val="en-US" w:eastAsia="zh-CN"/>
        </w:rPr>
        <w:t>，需上传依托单位与合作单位完整的《合作协议》电子版PDF，上传文件类型选择“合同书材料”。</w:t>
      </w:r>
      <w:r>
        <w:rPr>
          <w:rFonts w:hint="eastAsia"/>
          <w:color w:val="FF0000"/>
          <w:sz w:val="28"/>
          <w:szCs w:val="28"/>
          <w:highlight w:val="none"/>
          <w:lang w:val="en-US" w:eastAsia="zh-CN"/>
        </w:rPr>
        <w:t>若合作单位经费为0，则不必上传《合作协议》。</w:t>
      </w:r>
    </w:p>
    <w:p>
      <w:pPr>
        <w:widowControl w:val="0"/>
        <w:numPr>
          <w:ilvl w:val="0"/>
          <w:numId w:val="4"/>
        </w:numPr>
        <w:adjustRightInd w:val="0"/>
        <w:ind w:firstLine="400" w:firstLineChars="0"/>
        <w:jc w:val="both"/>
        <w:rPr>
          <w:rFonts w:hint="eastAsia"/>
          <w:color w:val="FF0000"/>
          <w:sz w:val="28"/>
          <w:szCs w:val="28"/>
          <w:highlight w:val="none"/>
          <w:lang w:val="en-US" w:eastAsia="zh-CN"/>
        </w:rPr>
      </w:pPr>
      <w:r>
        <w:rPr>
          <w:rFonts w:hint="eastAsia"/>
          <w:color w:val="FF0000"/>
          <w:lang w:val="en-US" w:eastAsia="zh-CN"/>
        </w:rPr>
        <w:t>完整的《申请书》和《合作协议》（如有）按页码顺序，彩色扫描为PDF上传系统。</w:t>
      </w:r>
    </w:p>
    <w:p>
      <w:pPr>
        <w:pStyle w:val="3"/>
        <w:rPr>
          <w:rFonts w:hint="eastAsia"/>
        </w:rPr>
      </w:pPr>
      <w:r>
        <w:rPr>
          <w:rFonts w:hint="eastAsia"/>
          <w:lang w:eastAsia="zh-CN"/>
        </w:rPr>
        <w:t>任务书签订完成</w:t>
      </w:r>
    </w:p>
    <w:p>
      <w:pPr>
        <w:ind w:left="0" w:leftChars="0" w:firstLine="56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基金委审核通过后，依托单位（包括二级部门）科研管理员点击“过程管理</w:t>
      </w:r>
      <w:r>
        <w:rPr>
          <w:rFonts w:hint="eastAsia"/>
        </w:rPr>
        <w:t>→</w:t>
      </w:r>
      <w:r>
        <w:rPr>
          <w:rFonts w:hint="eastAsia"/>
          <w:lang w:val="en-US" w:eastAsia="zh-CN"/>
        </w:rPr>
        <w:t>任务（合同）书管理</w:t>
      </w:r>
      <w:r>
        <w:rPr>
          <w:rFonts w:hint="eastAsia"/>
        </w:rPr>
        <w:t>→</w:t>
      </w:r>
      <w:r>
        <w:rPr>
          <w:rFonts w:hint="eastAsia" w:ascii="宋体" w:hAnsi="宋体"/>
          <w:color w:val="000000"/>
          <w:kern w:val="0"/>
          <w:szCs w:val="28"/>
          <w:lang w:val="en-US" w:eastAsia="zh-CN"/>
        </w:rPr>
        <w:t>所有</w:t>
      </w:r>
      <w:r>
        <w:rPr>
          <w:rFonts w:hint="eastAsia" w:ascii="宋体" w:hAnsi="宋体"/>
          <w:color w:val="000000"/>
          <w:kern w:val="0"/>
          <w:szCs w:val="28"/>
        </w:rPr>
        <w:t>任务（合同）书</w:t>
      </w:r>
      <w:r>
        <w:rPr>
          <w:rFonts w:hint="eastAsia" w:ascii="宋体" w:hAnsi="宋体"/>
          <w:color w:val="000000"/>
          <w:kern w:val="0"/>
          <w:szCs w:val="28"/>
          <w:lang w:eastAsia="zh-CN"/>
        </w:rPr>
        <w:t>查询</w:t>
      </w:r>
      <w:r>
        <w:rPr>
          <w:rFonts w:hint="eastAsia"/>
          <w:lang w:val="en-US" w:eastAsia="zh-CN"/>
        </w:rPr>
        <w:t>”，当任务书状态为“合同签订完成”时，该任务书签订工作已完成。</w:t>
      </w:r>
    </w:p>
    <w:p>
      <w:pPr>
        <w:ind w:left="0" w:leftChars="0"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6690" cy="1555115"/>
            <wp:effectExtent l="0" t="0" r="10160" b="6985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555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  <w:color w:val="000000"/>
          <w:lang w:eastAsia="zh-CN"/>
        </w:rPr>
      </w:pPr>
      <w:r>
        <w:rPr>
          <w:rFonts w:hint="eastAsia"/>
          <w:lang w:eastAsia="zh-CN"/>
        </w:rPr>
        <w:t>下载任务书及申请书材料</w:t>
      </w:r>
    </w:p>
    <w:p>
      <w:pPr>
        <w:ind w:firstLine="560"/>
        <w:rPr>
          <w:rFonts w:hint="eastAsia" w:ascii="宋体" w:hAnsi="宋体"/>
          <w:color w:val="000000"/>
          <w:szCs w:val="28"/>
          <w:lang w:eastAsia="zh-CN"/>
        </w:rPr>
      </w:pPr>
      <w:r>
        <w:rPr>
          <w:rFonts w:hint="eastAsia"/>
          <w:lang w:eastAsia="zh-CN"/>
        </w:rPr>
        <w:t>依托单位（包括二级部门）科研管理员点击“</w:t>
      </w:r>
      <w:r>
        <w:rPr>
          <w:rFonts w:ascii="宋体" w:hAnsi="宋体"/>
          <w:color w:val="000000"/>
          <w:szCs w:val="28"/>
        </w:rPr>
        <w:t>过程管理</w:t>
      </w:r>
      <w:r>
        <w:rPr>
          <w:rFonts w:hint="eastAsia"/>
          <w:color w:val="000000"/>
        </w:rPr>
        <w:t>→</w:t>
      </w:r>
      <w:r>
        <w:rPr>
          <w:rFonts w:hint="eastAsia" w:ascii="宋体" w:hAnsi="宋体"/>
          <w:color w:val="000000"/>
          <w:szCs w:val="28"/>
        </w:rPr>
        <w:t>任务（合同）书管理</w:t>
      </w:r>
      <w:r>
        <w:rPr>
          <w:rFonts w:hint="eastAsia"/>
          <w:color w:val="000000"/>
        </w:rPr>
        <w:t>→</w:t>
      </w:r>
      <w:r>
        <w:rPr>
          <w:rFonts w:hint="eastAsia" w:ascii="宋体" w:hAnsi="宋体"/>
          <w:color w:val="000000"/>
          <w:szCs w:val="28"/>
        </w:rPr>
        <w:t>审核任务（合同）书</w:t>
      </w:r>
      <w:r>
        <w:rPr>
          <w:rFonts w:hint="eastAsia" w:ascii="宋体" w:hAnsi="宋体"/>
          <w:color w:val="000000"/>
          <w:szCs w:val="28"/>
          <w:lang w:eastAsia="zh-CN"/>
        </w:rPr>
        <w:t>”，选定任务书后，点击“合同材料下载”，批量下载任务书及申请书。</w:t>
      </w:r>
    </w:p>
    <w:p>
      <w:pPr>
        <w:ind w:left="0" w:leftChars="0" w:firstLine="0" w:firstLineChars="0"/>
        <w:rPr>
          <w:rFonts w:hint="eastAsia"/>
          <w:lang w:eastAsia="zh-CN"/>
        </w:rPr>
      </w:pPr>
      <w:r>
        <w:drawing>
          <wp:inline distT="0" distB="0" distL="114300" distR="114300">
            <wp:extent cx="5266690" cy="2332990"/>
            <wp:effectExtent l="0" t="0" r="10160" b="10160"/>
            <wp:docPr id="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32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文本框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KVIPQyAgAAYQQAAA4AAABkcnMvZTJvRG9jLnhtbK1UzY7TMBC+I/EO&#10;lu80aRGrbt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pUg9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CB305AF"/>
    <w:multiLevelType w:val="singleLevel"/>
    <w:tmpl w:val="DCB305A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2E598C9A"/>
    <w:multiLevelType w:val="singleLevel"/>
    <w:tmpl w:val="2E598C9A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7D5DA3CE"/>
    <w:multiLevelType w:val="singleLevel"/>
    <w:tmpl w:val="7D5DA3C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>
    <w:nsid w:val="7FAF422E"/>
    <w:multiLevelType w:val="multilevel"/>
    <w:tmpl w:val="7FAF422E"/>
    <w:lvl w:ilvl="0" w:tentative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"/>
      <w:suff w:val="space"/>
      <w:lvlText w:val="%2.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pStyle w:val="3"/>
      <w:isLgl/>
      <w:suff w:val="space"/>
      <w:lvlText w:val="%2.%3"/>
      <w:lvlJc w:val="left"/>
      <w:pPr>
        <w:ind w:left="0" w:firstLine="0"/>
      </w:pPr>
      <w:rPr>
        <w:rFonts w:hint="eastAsia"/>
      </w:rPr>
    </w:lvl>
    <w:lvl w:ilvl="3" w:tentative="0">
      <w:start w:val="1"/>
      <w:numFmt w:val="decimal"/>
      <w:pStyle w:val="4"/>
      <w:suff w:val="space"/>
      <w:lvlText w:val="%2.%3.%4"/>
      <w:lvlJc w:val="left"/>
      <w:pPr>
        <w:ind w:left="0" w:firstLine="0"/>
      </w:pPr>
      <w:rPr>
        <w:rFonts w:hint="eastAsia"/>
      </w:rPr>
    </w:lvl>
    <w:lvl w:ilvl="4" w:tentative="0">
      <w:start w:val="1"/>
      <w:numFmt w:val="decimal"/>
      <w:suff w:val="space"/>
      <w:lvlText w:val="%2.%3.%4.%5"/>
      <w:lvlJc w:val="left"/>
      <w:pPr>
        <w:ind w:left="0" w:firstLine="0"/>
      </w:pPr>
      <w:rPr>
        <w:rFonts w:hint="eastAsia"/>
      </w:rPr>
    </w:lvl>
    <w:lvl w:ilvl="5" w:tentative="0">
      <w:start w:val="1"/>
      <w:numFmt w:val="decimal"/>
      <w:suff w:val="space"/>
      <w:lvlText w:val="%2.%3.%4.%5.%6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HP">
    <w15:presenceInfo w15:providerId="None" w15:userId="HP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C77CD0"/>
    <w:rsid w:val="023D34B3"/>
    <w:rsid w:val="030F42DA"/>
    <w:rsid w:val="031816F5"/>
    <w:rsid w:val="03336870"/>
    <w:rsid w:val="041D34C6"/>
    <w:rsid w:val="04B14867"/>
    <w:rsid w:val="053F4011"/>
    <w:rsid w:val="05D053F7"/>
    <w:rsid w:val="060E1708"/>
    <w:rsid w:val="065D4412"/>
    <w:rsid w:val="06E72B2D"/>
    <w:rsid w:val="07880A7A"/>
    <w:rsid w:val="078B18A3"/>
    <w:rsid w:val="08662E8F"/>
    <w:rsid w:val="096A3A0C"/>
    <w:rsid w:val="09AD2157"/>
    <w:rsid w:val="0A0B3639"/>
    <w:rsid w:val="0B500A30"/>
    <w:rsid w:val="0BF6363E"/>
    <w:rsid w:val="0E3746E5"/>
    <w:rsid w:val="0E632C30"/>
    <w:rsid w:val="0E8459EF"/>
    <w:rsid w:val="0EEA6919"/>
    <w:rsid w:val="0F4470B9"/>
    <w:rsid w:val="0FB743D8"/>
    <w:rsid w:val="0FFF44B1"/>
    <w:rsid w:val="12096398"/>
    <w:rsid w:val="124D71D0"/>
    <w:rsid w:val="12592F62"/>
    <w:rsid w:val="14207450"/>
    <w:rsid w:val="14FA290F"/>
    <w:rsid w:val="152F13B3"/>
    <w:rsid w:val="161A5018"/>
    <w:rsid w:val="172530DF"/>
    <w:rsid w:val="17910200"/>
    <w:rsid w:val="17A84D16"/>
    <w:rsid w:val="17EF00DD"/>
    <w:rsid w:val="184F7BFC"/>
    <w:rsid w:val="19BA56B7"/>
    <w:rsid w:val="19C8344B"/>
    <w:rsid w:val="1A902A9F"/>
    <w:rsid w:val="1D230328"/>
    <w:rsid w:val="1D9B7D7A"/>
    <w:rsid w:val="1DF314AC"/>
    <w:rsid w:val="1E2F41A7"/>
    <w:rsid w:val="1E334EC9"/>
    <w:rsid w:val="1E84446B"/>
    <w:rsid w:val="1EC04283"/>
    <w:rsid w:val="1F167EBA"/>
    <w:rsid w:val="1F47626E"/>
    <w:rsid w:val="1F571809"/>
    <w:rsid w:val="20032E8B"/>
    <w:rsid w:val="20D943CD"/>
    <w:rsid w:val="215E4D33"/>
    <w:rsid w:val="21F4671D"/>
    <w:rsid w:val="22094EAC"/>
    <w:rsid w:val="22BC27B1"/>
    <w:rsid w:val="22E03494"/>
    <w:rsid w:val="23151476"/>
    <w:rsid w:val="23270705"/>
    <w:rsid w:val="234505F1"/>
    <w:rsid w:val="23752EBE"/>
    <w:rsid w:val="23B85522"/>
    <w:rsid w:val="23D42CAA"/>
    <w:rsid w:val="24B12B4F"/>
    <w:rsid w:val="25695674"/>
    <w:rsid w:val="266A7204"/>
    <w:rsid w:val="270F340D"/>
    <w:rsid w:val="27F517F2"/>
    <w:rsid w:val="280B4E27"/>
    <w:rsid w:val="2826784C"/>
    <w:rsid w:val="282D39B9"/>
    <w:rsid w:val="28F07BE9"/>
    <w:rsid w:val="2A4D29C9"/>
    <w:rsid w:val="2AAF67B2"/>
    <w:rsid w:val="2ACD0940"/>
    <w:rsid w:val="2AD54474"/>
    <w:rsid w:val="2BEB4D48"/>
    <w:rsid w:val="2C041BC3"/>
    <w:rsid w:val="2CAD1D23"/>
    <w:rsid w:val="2D0424F7"/>
    <w:rsid w:val="2D55036F"/>
    <w:rsid w:val="2D684463"/>
    <w:rsid w:val="2ECC7982"/>
    <w:rsid w:val="2ECE6548"/>
    <w:rsid w:val="2F033D35"/>
    <w:rsid w:val="2F5B25B1"/>
    <w:rsid w:val="30534052"/>
    <w:rsid w:val="309163A9"/>
    <w:rsid w:val="315327F3"/>
    <w:rsid w:val="31847244"/>
    <w:rsid w:val="31A077F4"/>
    <w:rsid w:val="31A258D0"/>
    <w:rsid w:val="32827D75"/>
    <w:rsid w:val="33425337"/>
    <w:rsid w:val="33F1480E"/>
    <w:rsid w:val="34EB71BC"/>
    <w:rsid w:val="352C3FC8"/>
    <w:rsid w:val="35C04873"/>
    <w:rsid w:val="35EF2A65"/>
    <w:rsid w:val="364610BA"/>
    <w:rsid w:val="36EE773E"/>
    <w:rsid w:val="37CD53C8"/>
    <w:rsid w:val="37EB65EC"/>
    <w:rsid w:val="380B25BB"/>
    <w:rsid w:val="38643C9C"/>
    <w:rsid w:val="38D45F3F"/>
    <w:rsid w:val="39055088"/>
    <w:rsid w:val="3B2E2848"/>
    <w:rsid w:val="3B3F0324"/>
    <w:rsid w:val="3B795AFD"/>
    <w:rsid w:val="3BE94048"/>
    <w:rsid w:val="3C1001A0"/>
    <w:rsid w:val="3C41588A"/>
    <w:rsid w:val="3C617D7C"/>
    <w:rsid w:val="3C706EBC"/>
    <w:rsid w:val="3C8B5A78"/>
    <w:rsid w:val="3C9B5019"/>
    <w:rsid w:val="3CDF582D"/>
    <w:rsid w:val="3CF113AE"/>
    <w:rsid w:val="3D840EE1"/>
    <w:rsid w:val="3DA3570B"/>
    <w:rsid w:val="3E111FAD"/>
    <w:rsid w:val="3F3348D1"/>
    <w:rsid w:val="3F5D7BA0"/>
    <w:rsid w:val="3F850D69"/>
    <w:rsid w:val="3F865CC6"/>
    <w:rsid w:val="40F260C6"/>
    <w:rsid w:val="41BC5B6D"/>
    <w:rsid w:val="41CE268F"/>
    <w:rsid w:val="422754A7"/>
    <w:rsid w:val="42753B4D"/>
    <w:rsid w:val="43524FA2"/>
    <w:rsid w:val="43C37218"/>
    <w:rsid w:val="440F48C3"/>
    <w:rsid w:val="4437045E"/>
    <w:rsid w:val="449F6565"/>
    <w:rsid w:val="452B0B93"/>
    <w:rsid w:val="45905228"/>
    <w:rsid w:val="460C4F90"/>
    <w:rsid w:val="465E2850"/>
    <w:rsid w:val="475926FB"/>
    <w:rsid w:val="47FD20C7"/>
    <w:rsid w:val="480E5483"/>
    <w:rsid w:val="49EB7B56"/>
    <w:rsid w:val="4AB80E9F"/>
    <w:rsid w:val="4AED581F"/>
    <w:rsid w:val="4B1550AF"/>
    <w:rsid w:val="4BAB57EF"/>
    <w:rsid w:val="4BB41CF5"/>
    <w:rsid w:val="4D1B0752"/>
    <w:rsid w:val="4D2F45DB"/>
    <w:rsid w:val="4E0D26BD"/>
    <w:rsid w:val="4E4B2B92"/>
    <w:rsid w:val="4EA8070C"/>
    <w:rsid w:val="508340C3"/>
    <w:rsid w:val="514C72EB"/>
    <w:rsid w:val="514F772D"/>
    <w:rsid w:val="518E1E3B"/>
    <w:rsid w:val="52824254"/>
    <w:rsid w:val="52D60A85"/>
    <w:rsid w:val="52F30E5F"/>
    <w:rsid w:val="531D5787"/>
    <w:rsid w:val="53682217"/>
    <w:rsid w:val="53BD0638"/>
    <w:rsid w:val="53CF08F5"/>
    <w:rsid w:val="540B32CF"/>
    <w:rsid w:val="55D94399"/>
    <w:rsid w:val="56C37E91"/>
    <w:rsid w:val="5761234D"/>
    <w:rsid w:val="579E26AC"/>
    <w:rsid w:val="58E57C89"/>
    <w:rsid w:val="598814B5"/>
    <w:rsid w:val="5A074538"/>
    <w:rsid w:val="5BD84BA2"/>
    <w:rsid w:val="5CC42BB4"/>
    <w:rsid w:val="5CE52F44"/>
    <w:rsid w:val="5D185101"/>
    <w:rsid w:val="5D222733"/>
    <w:rsid w:val="5D74455D"/>
    <w:rsid w:val="5E0B6DED"/>
    <w:rsid w:val="5E78225C"/>
    <w:rsid w:val="5EEB6C9C"/>
    <w:rsid w:val="5F04361A"/>
    <w:rsid w:val="5F176BF6"/>
    <w:rsid w:val="61167757"/>
    <w:rsid w:val="611F770B"/>
    <w:rsid w:val="61735A31"/>
    <w:rsid w:val="619042D0"/>
    <w:rsid w:val="62854B94"/>
    <w:rsid w:val="62A17CEF"/>
    <w:rsid w:val="63150AD1"/>
    <w:rsid w:val="65973AD7"/>
    <w:rsid w:val="6607039B"/>
    <w:rsid w:val="67A553B6"/>
    <w:rsid w:val="67E76180"/>
    <w:rsid w:val="68A874A4"/>
    <w:rsid w:val="6A785B7C"/>
    <w:rsid w:val="6AC6443E"/>
    <w:rsid w:val="6BFF7765"/>
    <w:rsid w:val="6C385A64"/>
    <w:rsid w:val="6CD02EB0"/>
    <w:rsid w:val="6D06305F"/>
    <w:rsid w:val="6E192936"/>
    <w:rsid w:val="6E1C6013"/>
    <w:rsid w:val="6F5D5094"/>
    <w:rsid w:val="6FFD5FA0"/>
    <w:rsid w:val="70302A9B"/>
    <w:rsid w:val="70D54F38"/>
    <w:rsid w:val="70E63635"/>
    <w:rsid w:val="71570879"/>
    <w:rsid w:val="717936CC"/>
    <w:rsid w:val="717D4336"/>
    <w:rsid w:val="71CE7A1D"/>
    <w:rsid w:val="72253C9E"/>
    <w:rsid w:val="722D056D"/>
    <w:rsid w:val="725D3437"/>
    <w:rsid w:val="73395D88"/>
    <w:rsid w:val="737C5B3F"/>
    <w:rsid w:val="747B008A"/>
    <w:rsid w:val="74AB1A1D"/>
    <w:rsid w:val="75274586"/>
    <w:rsid w:val="75B46751"/>
    <w:rsid w:val="775C37D4"/>
    <w:rsid w:val="77AA2E94"/>
    <w:rsid w:val="77D50BAE"/>
    <w:rsid w:val="77D63D4A"/>
    <w:rsid w:val="78135A3E"/>
    <w:rsid w:val="7865419A"/>
    <w:rsid w:val="78AA6CAB"/>
    <w:rsid w:val="78E12D99"/>
    <w:rsid w:val="794D0EF5"/>
    <w:rsid w:val="79D6160D"/>
    <w:rsid w:val="7AFF40ED"/>
    <w:rsid w:val="7BED4D45"/>
    <w:rsid w:val="7CB22A0B"/>
    <w:rsid w:val="7DF12773"/>
    <w:rsid w:val="7E301A00"/>
    <w:rsid w:val="7ED410E9"/>
    <w:rsid w:val="7F34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ind w:firstLineChars="0"/>
      <w:jc w:val="left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3">
    <w:name w:val="heading 3"/>
    <w:basedOn w:val="1"/>
    <w:next w:val="1"/>
    <w:link w:val="12"/>
    <w:qFormat/>
    <w:uiPriority w:val="9"/>
    <w:pPr>
      <w:keepNext/>
      <w:keepLines/>
      <w:numPr>
        <w:ilvl w:val="2"/>
        <w:numId w:val="1"/>
      </w:numPr>
      <w:spacing w:before="260" w:after="260" w:line="413" w:lineRule="auto"/>
      <w:ind w:firstLineChars="0"/>
      <w:outlineLvl w:val="2"/>
    </w:pPr>
    <w:rPr>
      <w:b/>
      <w:sz w:val="28"/>
    </w:rPr>
  </w:style>
  <w:style w:type="paragraph" w:styleId="4">
    <w:name w:val="heading 4"/>
    <w:basedOn w:val="1"/>
    <w:next w:val="1"/>
    <w:qFormat/>
    <w:uiPriority w:val="9"/>
    <w:pPr>
      <w:keepNext/>
      <w:keepLines/>
      <w:numPr>
        <w:ilvl w:val="3"/>
        <w:numId w:val="1"/>
      </w:numPr>
      <w:spacing w:before="280" w:after="290" w:line="372" w:lineRule="auto"/>
      <w:ind w:firstLineChars="0"/>
      <w:outlineLvl w:val="3"/>
    </w:pPr>
    <w:rPr>
      <w:rFonts w:ascii="Arial" w:hAnsi="Arial"/>
      <w:b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semiHidden/>
    <w:qFormat/>
    <w:uiPriority w:val="0"/>
    <w:pPr>
      <w:jc w:val="left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1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  <w:style w:type="character" w:customStyle="1" w:styleId="12">
    <w:name w:val="标题 3 字符"/>
    <w:link w:val="3"/>
    <w:qFormat/>
    <w:uiPriority w:val="9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emf"/><Relationship Id="rId7" Type="http://schemas.openxmlformats.org/officeDocument/2006/relationships/oleObject" Target="embeddings/oleObject1.bin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microsoft.com/office/2011/relationships/people" Target="people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2147</Words>
  <Characters>2186</Characters>
  <Lines>0</Lines>
  <Paragraphs>0</Paragraphs>
  <TotalTime>11</TotalTime>
  <ScaleCrop>false</ScaleCrop>
  <LinksUpToDate>false</LinksUpToDate>
  <CharactersWithSpaces>2191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zmt</dc:creator>
  <cp:lastModifiedBy>HP</cp:lastModifiedBy>
  <dcterms:modified xsi:type="dcterms:W3CDTF">2022-04-19T07:22:33Z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E5FC87833B6949718E83A3CC65F1B735</vt:lpwstr>
  </property>
</Properties>
</file>